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69" w:rsidRDefault="000A21D6" w:rsidP="000A21D6">
      <w:pPr>
        <w:jc w:val="center"/>
        <w:rPr>
          <w:b/>
          <w:sz w:val="32"/>
          <w:szCs w:val="32"/>
        </w:rPr>
      </w:pPr>
      <w:r w:rsidRPr="000A21D6">
        <w:rPr>
          <w:rFonts w:hint="eastAsia"/>
          <w:b/>
          <w:sz w:val="32"/>
          <w:szCs w:val="32"/>
        </w:rPr>
        <w:t>关于做好</w:t>
      </w:r>
      <w:r w:rsidR="008E6AE5" w:rsidRPr="000A21D6">
        <w:rPr>
          <w:rFonts w:hint="eastAsia"/>
          <w:b/>
          <w:sz w:val="32"/>
          <w:szCs w:val="32"/>
        </w:rPr>
        <w:t>20</w:t>
      </w:r>
      <w:r w:rsidR="008E6AE5">
        <w:rPr>
          <w:rFonts w:hint="eastAsia"/>
          <w:b/>
          <w:sz w:val="32"/>
          <w:szCs w:val="32"/>
        </w:rPr>
        <w:t>2</w:t>
      </w:r>
      <w:ins w:id="0" w:author="Administrator" w:date="2023-03-03T14:54:00Z">
        <w:r w:rsidR="00625C7A">
          <w:rPr>
            <w:rFonts w:hint="eastAsia"/>
            <w:b/>
            <w:sz w:val="32"/>
            <w:szCs w:val="32"/>
          </w:rPr>
          <w:t>3</w:t>
        </w:r>
      </w:ins>
      <w:del w:id="1" w:author="Administrator" w:date="2023-03-03T14:54:00Z">
        <w:r w:rsidR="008E6AE5" w:rsidDel="00625C7A">
          <w:rPr>
            <w:rFonts w:hint="eastAsia"/>
            <w:b/>
            <w:sz w:val="32"/>
            <w:szCs w:val="32"/>
          </w:rPr>
          <w:delText>2</w:delText>
        </w:r>
      </w:del>
      <w:r w:rsidRPr="000A21D6">
        <w:rPr>
          <w:rFonts w:hint="eastAsia"/>
          <w:b/>
          <w:sz w:val="32"/>
          <w:szCs w:val="32"/>
        </w:rPr>
        <w:t>年</w:t>
      </w:r>
      <w:r w:rsidR="00F23433">
        <w:rPr>
          <w:rFonts w:hint="eastAsia"/>
          <w:b/>
          <w:sz w:val="32"/>
          <w:szCs w:val="32"/>
        </w:rPr>
        <w:t>研究生工作站</w:t>
      </w:r>
      <w:r w:rsidR="0001624E">
        <w:rPr>
          <w:rFonts w:hint="eastAsia"/>
          <w:b/>
          <w:sz w:val="32"/>
          <w:szCs w:val="32"/>
        </w:rPr>
        <w:t>课题</w:t>
      </w:r>
    </w:p>
    <w:p w:rsidR="00C34609" w:rsidRDefault="00983952" w:rsidP="000A21D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立项申报</w:t>
      </w:r>
      <w:r w:rsidR="000A21D6" w:rsidRPr="000A21D6">
        <w:rPr>
          <w:rFonts w:hint="eastAsia"/>
          <w:b/>
          <w:sz w:val="32"/>
          <w:szCs w:val="32"/>
        </w:rPr>
        <w:t>工作的通知</w:t>
      </w:r>
    </w:p>
    <w:p w:rsidR="000A21D6" w:rsidRDefault="000A21D6" w:rsidP="000A21D6">
      <w:pPr>
        <w:jc w:val="center"/>
        <w:rPr>
          <w:b/>
          <w:sz w:val="32"/>
          <w:szCs w:val="32"/>
        </w:rPr>
      </w:pPr>
      <w:bookmarkStart w:id="2" w:name="_GoBack"/>
      <w:bookmarkEnd w:id="2"/>
    </w:p>
    <w:p w:rsidR="00E76B03" w:rsidRPr="00645284" w:rsidRDefault="00983952" w:rsidP="006452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各研究生培养学院：</w:t>
      </w:r>
    </w:p>
    <w:p w:rsidR="000A21D6" w:rsidRPr="00645284" w:rsidRDefault="00E76B03" w:rsidP="00645284">
      <w:pPr>
        <w:ind w:firstLineChars="250" w:firstLine="700"/>
        <w:rPr>
          <w:sz w:val="28"/>
          <w:szCs w:val="28"/>
        </w:rPr>
      </w:pPr>
      <w:r w:rsidRPr="00645284">
        <w:rPr>
          <w:rFonts w:hint="eastAsia"/>
          <w:sz w:val="28"/>
          <w:szCs w:val="28"/>
        </w:rPr>
        <w:t>为了充分发挥省级研究生工作站在培养研究生工作中的重要作用，进一步</w:t>
      </w:r>
      <w:r w:rsidR="00ED03E5" w:rsidRPr="00645284">
        <w:rPr>
          <w:rFonts w:hint="eastAsia"/>
          <w:sz w:val="28"/>
          <w:szCs w:val="28"/>
        </w:rPr>
        <w:t>提高研究生培养质量</w:t>
      </w:r>
      <w:r w:rsidRPr="00645284">
        <w:rPr>
          <w:rFonts w:hint="eastAsia"/>
          <w:sz w:val="28"/>
          <w:szCs w:val="28"/>
        </w:rPr>
        <w:t>，我校决定启动研究生工作站</w:t>
      </w:r>
      <w:r w:rsidR="0001624E">
        <w:rPr>
          <w:rFonts w:hint="eastAsia"/>
          <w:sz w:val="28"/>
          <w:szCs w:val="28"/>
        </w:rPr>
        <w:t>课题</w:t>
      </w:r>
      <w:r w:rsidR="00983952">
        <w:rPr>
          <w:rFonts w:hint="eastAsia"/>
          <w:sz w:val="28"/>
          <w:szCs w:val="28"/>
        </w:rPr>
        <w:t>立项</w:t>
      </w:r>
      <w:r w:rsidRPr="00645284">
        <w:rPr>
          <w:rFonts w:hint="eastAsia"/>
          <w:sz w:val="28"/>
          <w:szCs w:val="28"/>
        </w:rPr>
        <w:t>工作。具体安排如下：</w:t>
      </w:r>
    </w:p>
    <w:p w:rsidR="00E76B03" w:rsidRPr="00645284" w:rsidRDefault="00E76B03" w:rsidP="00645284">
      <w:pPr>
        <w:ind w:firstLineChars="200" w:firstLine="562"/>
        <w:rPr>
          <w:b/>
          <w:sz w:val="28"/>
          <w:szCs w:val="28"/>
        </w:rPr>
      </w:pPr>
      <w:r w:rsidRPr="00645284">
        <w:rPr>
          <w:rFonts w:hint="eastAsia"/>
          <w:b/>
          <w:sz w:val="28"/>
          <w:szCs w:val="28"/>
        </w:rPr>
        <w:t>一、</w:t>
      </w:r>
      <w:r w:rsidR="0078359E">
        <w:rPr>
          <w:rFonts w:hint="eastAsia"/>
          <w:b/>
          <w:sz w:val="28"/>
          <w:szCs w:val="28"/>
        </w:rPr>
        <w:t>依托基地</w:t>
      </w:r>
    </w:p>
    <w:p w:rsidR="00E76B03" w:rsidRPr="00645284" w:rsidRDefault="00E76B03" w:rsidP="00645284">
      <w:pPr>
        <w:ind w:firstLineChars="200" w:firstLine="560"/>
        <w:rPr>
          <w:sz w:val="28"/>
          <w:szCs w:val="28"/>
        </w:rPr>
      </w:pPr>
      <w:r w:rsidRPr="00645284">
        <w:rPr>
          <w:rFonts w:hint="eastAsia"/>
          <w:sz w:val="28"/>
          <w:szCs w:val="28"/>
        </w:rPr>
        <w:t>以黄冈中学、</w:t>
      </w:r>
      <w:r w:rsidR="007A1DE4">
        <w:rPr>
          <w:rFonts w:hint="eastAsia"/>
          <w:sz w:val="28"/>
          <w:szCs w:val="28"/>
        </w:rPr>
        <w:t>黄州中学、黄冈市外国语学校、</w:t>
      </w:r>
      <w:r w:rsidR="008E6AE5">
        <w:rPr>
          <w:rFonts w:hint="eastAsia"/>
          <w:sz w:val="28"/>
          <w:szCs w:val="28"/>
        </w:rPr>
        <w:t>黄冈市思源实验学校</w:t>
      </w:r>
      <w:r w:rsidR="007A1DE4">
        <w:rPr>
          <w:rFonts w:hint="eastAsia"/>
          <w:sz w:val="28"/>
          <w:szCs w:val="28"/>
        </w:rPr>
        <w:t>、麻城一中、武汉常青树实验学校等</w:t>
      </w:r>
      <w:r w:rsidR="007A1DE4">
        <w:rPr>
          <w:rFonts w:hint="eastAsia"/>
          <w:sz w:val="28"/>
          <w:szCs w:val="28"/>
        </w:rPr>
        <w:t>6</w:t>
      </w:r>
      <w:r w:rsidR="007A1DE4">
        <w:rPr>
          <w:rFonts w:hint="eastAsia"/>
          <w:sz w:val="28"/>
          <w:szCs w:val="28"/>
        </w:rPr>
        <w:t>个</w:t>
      </w:r>
      <w:r w:rsidR="008E6AE5">
        <w:rPr>
          <w:rFonts w:hint="eastAsia"/>
          <w:sz w:val="28"/>
          <w:szCs w:val="28"/>
        </w:rPr>
        <w:t>省级</w:t>
      </w:r>
      <w:r w:rsidR="007A1DE4">
        <w:rPr>
          <w:rFonts w:hint="eastAsia"/>
          <w:sz w:val="28"/>
          <w:szCs w:val="28"/>
        </w:rPr>
        <w:t>研究生工作站</w:t>
      </w:r>
      <w:r w:rsidRPr="00645284">
        <w:rPr>
          <w:rFonts w:hint="eastAsia"/>
          <w:sz w:val="28"/>
          <w:szCs w:val="28"/>
        </w:rPr>
        <w:t>为主</w:t>
      </w:r>
      <w:r w:rsidR="00625C7A">
        <w:rPr>
          <w:rFonts w:hint="eastAsia"/>
          <w:sz w:val="28"/>
          <w:szCs w:val="28"/>
        </w:rPr>
        <w:t>，延伸至有行业</w:t>
      </w:r>
      <w:r w:rsidR="00492BB0">
        <w:rPr>
          <w:rFonts w:hint="eastAsia"/>
          <w:sz w:val="28"/>
          <w:szCs w:val="28"/>
        </w:rPr>
        <w:t>导师的研究生</w:t>
      </w:r>
      <w:r w:rsidR="00625C7A">
        <w:rPr>
          <w:rFonts w:hint="eastAsia"/>
          <w:sz w:val="28"/>
          <w:szCs w:val="28"/>
        </w:rPr>
        <w:t>工作站或</w:t>
      </w:r>
      <w:r w:rsidR="00492BB0">
        <w:rPr>
          <w:rFonts w:hint="eastAsia"/>
          <w:sz w:val="28"/>
          <w:szCs w:val="28"/>
        </w:rPr>
        <w:t>高端实习基地。</w:t>
      </w:r>
    </w:p>
    <w:p w:rsidR="00E76B03" w:rsidRPr="00645284" w:rsidRDefault="00492BB0" w:rsidP="0064528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="00983952">
        <w:rPr>
          <w:rFonts w:hint="eastAsia"/>
          <w:b/>
          <w:sz w:val="28"/>
          <w:szCs w:val="28"/>
        </w:rPr>
        <w:t>申报条件</w:t>
      </w:r>
    </w:p>
    <w:p w:rsidR="007A1DE4" w:rsidRPr="008E6AE5" w:rsidRDefault="00983952" w:rsidP="0064528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E6AE5">
        <w:rPr>
          <w:rFonts w:asciiTheme="minorEastAsia" w:hAnsiTheme="minorEastAsia" w:hint="eastAsia"/>
          <w:sz w:val="28"/>
          <w:szCs w:val="28"/>
        </w:rPr>
        <w:t>1.</w:t>
      </w:r>
      <w:r w:rsidR="0001624E">
        <w:rPr>
          <w:rFonts w:asciiTheme="minorEastAsia" w:hAnsiTheme="minorEastAsia" w:hint="eastAsia"/>
          <w:sz w:val="28"/>
          <w:szCs w:val="28"/>
        </w:rPr>
        <w:t>课题</w:t>
      </w:r>
      <w:r w:rsidRPr="008E6AE5">
        <w:rPr>
          <w:rFonts w:asciiTheme="minorEastAsia" w:hAnsiTheme="minorEastAsia" w:hint="eastAsia"/>
          <w:sz w:val="28"/>
          <w:szCs w:val="28"/>
        </w:rPr>
        <w:t>选题</w:t>
      </w:r>
      <w:r w:rsidR="007A1DE4" w:rsidRPr="008E6AE5">
        <w:rPr>
          <w:rFonts w:asciiTheme="minorEastAsia" w:hAnsiTheme="minorEastAsia" w:hint="eastAsia"/>
          <w:sz w:val="28"/>
          <w:szCs w:val="28"/>
        </w:rPr>
        <w:t>应围绕基础教育改革与发展实践，如案例研究、课程改革、教学改革、中小学管理、中小学综合实践活动等，重点解决基础教育领域中的实际问题，总结基础教育改革发展的典型经验，具有一定的创新性和实践意义。</w:t>
      </w:r>
    </w:p>
    <w:p w:rsidR="007A1DE4" w:rsidRPr="008E6AE5" w:rsidRDefault="00983952" w:rsidP="0064528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E6AE5">
        <w:rPr>
          <w:rFonts w:asciiTheme="minorEastAsia" w:hAnsiTheme="minorEastAsia" w:hint="eastAsia"/>
          <w:sz w:val="28"/>
          <w:szCs w:val="28"/>
        </w:rPr>
        <w:t>2.</w:t>
      </w:r>
      <w:r w:rsidR="0001624E">
        <w:rPr>
          <w:rFonts w:asciiTheme="minorEastAsia" w:hAnsiTheme="minorEastAsia" w:hint="eastAsia"/>
          <w:sz w:val="28"/>
          <w:szCs w:val="28"/>
        </w:rPr>
        <w:t>课题</w:t>
      </w:r>
      <w:r w:rsidRPr="008E6AE5">
        <w:rPr>
          <w:rFonts w:asciiTheme="minorEastAsia" w:hAnsiTheme="minorEastAsia" w:hint="eastAsia"/>
          <w:sz w:val="28"/>
          <w:szCs w:val="28"/>
        </w:rPr>
        <w:t>应依托研究生工作站，在导师和行业导师的指导下完成。</w:t>
      </w:r>
    </w:p>
    <w:p w:rsidR="00983952" w:rsidRPr="008E6AE5" w:rsidRDefault="00983952" w:rsidP="0098395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E6AE5">
        <w:rPr>
          <w:rFonts w:asciiTheme="minorEastAsia" w:hAnsiTheme="minorEastAsia" w:hint="eastAsia"/>
          <w:sz w:val="28"/>
          <w:szCs w:val="28"/>
        </w:rPr>
        <w:t>3.</w:t>
      </w:r>
      <w:r w:rsidR="00865240" w:rsidRPr="008E6AE5">
        <w:rPr>
          <w:rFonts w:asciiTheme="minorEastAsia" w:hAnsiTheme="minorEastAsia" w:hint="eastAsia"/>
          <w:sz w:val="28"/>
          <w:szCs w:val="28"/>
        </w:rPr>
        <w:t xml:space="preserve"> 仅允许在校研究生申报研究生工作站</w:t>
      </w:r>
      <w:r w:rsidR="0001624E">
        <w:rPr>
          <w:rFonts w:asciiTheme="minorEastAsia" w:hAnsiTheme="minorEastAsia" w:hint="eastAsia"/>
          <w:sz w:val="28"/>
          <w:szCs w:val="28"/>
        </w:rPr>
        <w:t>课题</w:t>
      </w:r>
      <w:r w:rsidR="00865240" w:rsidRPr="008E6AE5">
        <w:rPr>
          <w:rFonts w:asciiTheme="minorEastAsia" w:hAnsiTheme="minorEastAsia" w:hint="eastAsia"/>
          <w:sz w:val="28"/>
          <w:szCs w:val="28"/>
        </w:rPr>
        <w:t>。</w:t>
      </w:r>
      <w:r w:rsidRPr="008E6AE5">
        <w:rPr>
          <w:rFonts w:asciiTheme="minorEastAsia" w:hAnsiTheme="minorEastAsia" w:hint="eastAsia"/>
          <w:sz w:val="28"/>
          <w:szCs w:val="28"/>
        </w:rPr>
        <w:t>未结题的研究生工作站</w:t>
      </w:r>
      <w:r w:rsidR="0001624E">
        <w:rPr>
          <w:rFonts w:asciiTheme="minorEastAsia" w:hAnsiTheme="minorEastAsia" w:hint="eastAsia"/>
          <w:sz w:val="28"/>
          <w:szCs w:val="28"/>
        </w:rPr>
        <w:t>课题</w:t>
      </w:r>
      <w:r w:rsidRPr="008E6AE5">
        <w:rPr>
          <w:rFonts w:asciiTheme="minorEastAsia" w:hAnsiTheme="minorEastAsia" w:hint="eastAsia"/>
          <w:sz w:val="28"/>
          <w:szCs w:val="28"/>
        </w:rPr>
        <w:t>负责人，不能申报此次</w:t>
      </w:r>
      <w:r w:rsidR="0001624E">
        <w:rPr>
          <w:rFonts w:asciiTheme="minorEastAsia" w:hAnsiTheme="minorEastAsia" w:hint="eastAsia"/>
          <w:sz w:val="28"/>
          <w:szCs w:val="28"/>
        </w:rPr>
        <w:t>课题</w:t>
      </w:r>
      <w:r w:rsidRPr="008E6AE5">
        <w:rPr>
          <w:rFonts w:asciiTheme="minorEastAsia" w:hAnsiTheme="minorEastAsia" w:hint="eastAsia"/>
          <w:sz w:val="28"/>
          <w:szCs w:val="28"/>
        </w:rPr>
        <w:t>。</w:t>
      </w:r>
    </w:p>
    <w:p w:rsidR="00E76B03" w:rsidRPr="00645284" w:rsidRDefault="00F23433" w:rsidP="00645284">
      <w:pPr>
        <w:ind w:firstLineChars="200" w:firstLine="562"/>
        <w:rPr>
          <w:b/>
          <w:sz w:val="28"/>
          <w:szCs w:val="28"/>
        </w:rPr>
      </w:pPr>
      <w:r w:rsidRPr="00645284">
        <w:rPr>
          <w:rFonts w:hint="eastAsia"/>
          <w:b/>
          <w:sz w:val="28"/>
          <w:szCs w:val="28"/>
        </w:rPr>
        <w:t>三、</w:t>
      </w:r>
      <w:r w:rsidR="00865240">
        <w:rPr>
          <w:rFonts w:hint="eastAsia"/>
          <w:b/>
          <w:sz w:val="28"/>
          <w:szCs w:val="28"/>
        </w:rPr>
        <w:t>申报程序</w:t>
      </w:r>
    </w:p>
    <w:p w:rsidR="006953A7" w:rsidRDefault="00865240" w:rsidP="006953A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86524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申请人应在</w:t>
      </w:r>
      <w:r w:rsidR="006953A7" w:rsidRPr="00645284">
        <w:rPr>
          <w:rFonts w:hint="eastAsia"/>
          <w:sz w:val="28"/>
          <w:szCs w:val="28"/>
        </w:rPr>
        <w:t>在导师</w:t>
      </w:r>
      <w:r w:rsidR="006953A7">
        <w:rPr>
          <w:rFonts w:hint="eastAsia"/>
          <w:sz w:val="28"/>
          <w:szCs w:val="28"/>
        </w:rPr>
        <w:t>及行业导师</w:t>
      </w:r>
      <w:r w:rsidR="006953A7" w:rsidRPr="00645284">
        <w:rPr>
          <w:rFonts w:hint="eastAsia"/>
          <w:sz w:val="28"/>
          <w:szCs w:val="28"/>
        </w:rPr>
        <w:t>的指导下进行</w:t>
      </w:r>
      <w:r w:rsidR="0001624E">
        <w:rPr>
          <w:rFonts w:hint="eastAsia"/>
          <w:sz w:val="28"/>
          <w:szCs w:val="28"/>
        </w:rPr>
        <w:t>课题</w:t>
      </w:r>
      <w:r w:rsidR="006953A7" w:rsidRPr="00645284">
        <w:rPr>
          <w:rFonts w:hint="eastAsia"/>
          <w:sz w:val="28"/>
          <w:szCs w:val="28"/>
        </w:rPr>
        <w:t>立项申报工作，填写《黄冈师范学院研究生工作站研究课题申报表》（一式</w:t>
      </w:r>
      <w:r w:rsidR="006953A7">
        <w:rPr>
          <w:rFonts w:hint="eastAsia"/>
          <w:sz w:val="28"/>
          <w:szCs w:val="28"/>
        </w:rPr>
        <w:t>三份）交</w:t>
      </w:r>
      <w:r w:rsidR="006953A7">
        <w:rPr>
          <w:rFonts w:hint="eastAsia"/>
          <w:sz w:val="28"/>
          <w:szCs w:val="28"/>
        </w:rPr>
        <w:lastRenderedPageBreak/>
        <w:t>所在学院。</w:t>
      </w:r>
    </w:p>
    <w:p w:rsidR="006953A7" w:rsidRDefault="006953A7" w:rsidP="006953A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学院</w:t>
      </w:r>
      <w:r w:rsidR="00507420">
        <w:rPr>
          <w:rFonts w:hint="eastAsia"/>
          <w:sz w:val="28"/>
          <w:szCs w:val="28"/>
        </w:rPr>
        <w:t>对申报的</w:t>
      </w:r>
      <w:r w:rsidR="0001624E">
        <w:rPr>
          <w:rFonts w:hint="eastAsia"/>
          <w:sz w:val="28"/>
          <w:szCs w:val="28"/>
        </w:rPr>
        <w:t>课题</w:t>
      </w:r>
      <w:r w:rsidR="00507420">
        <w:rPr>
          <w:rFonts w:hint="eastAsia"/>
          <w:sz w:val="28"/>
          <w:szCs w:val="28"/>
        </w:rPr>
        <w:t>汇总、初评</w:t>
      </w:r>
      <w:r w:rsidR="008A73D3">
        <w:rPr>
          <w:rFonts w:hint="eastAsia"/>
          <w:sz w:val="28"/>
          <w:szCs w:val="28"/>
        </w:rPr>
        <w:t>推荐</w:t>
      </w:r>
      <w:r w:rsidR="00507420">
        <w:rPr>
          <w:rFonts w:hint="eastAsia"/>
          <w:sz w:val="28"/>
          <w:szCs w:val="28"/>
        </w:rPr>
        <w:t>、排序</w:t>
      </w:r>
      <w:r w:rsidR="008A73D3">
        <w:rPr>
          <w:rFonts w:hint="eastAsia"/>
          <w:sz w:val="28"/>
          <w:szCs w:val="28"/>
        </w:rPr>
        <w:t>。</w:t>
      </w:r>
    </w:p>
    <w:p w:rsidR="00884C65" w:rsidRPr="00645284" w:rsidRDefault="00507420" w:rsidP="0050742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84C65" w:rsidRPr="00645284">
        <w:rPr>
          <w:rFonts w:hint="eastAsia"/>
          <w:sz w:val="28"/>
          <w:szCs w:val="28"/>
        </w:rPr>
        <w:t>研究生处组织专家对</w:t>
      </w:r>
      <w:r>
        <w:rPr>
          <w:rFonts w:hint="eastAsia"/>
          <w:sz w:val="28"/>
          <w:szCs w:val="28"/>
        </w:rPr>
        <w:t>学院初评的</w:t>
      </w:r>
      <w:r w:rsidR="0001624E">
        <w:rPr>
          <w:rFonts w:hint="eastAsia"/>
          <w:sz w:val="28"/>
          <w:szCs w:val="28"/>
        </w:rPr>
        <w:t>课题</w:t>
      </w:r>
      <w:r w:rsidR="00884C65" w:rsidRPr="00645284">
        <w:rPr>
          <w:rFonts w:hint="eastAsia"/>
          <w:sz w:val="28"/>
          <w:szCs w:val="28"/>
        </w:rPr>
        <w:t>进行评审</w:t>
      </w:r>
      <w:r>
        <w:rPr>
          <w:rFonts w:hint="eastAsia"/>
          <w:sz w:val="28"/>
          <w:szCs w:val="28"/>
        </w:rPr>
        <w:t>。</w:t>
      </w:r>
    </w:p>
    <w:p w:rsidR="00ED03E5" w:rsidRPr="00645284" w:rsidRDefault="008E6AE5" w:rsidP="0064528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F23433" w:rsidRPr="00645284">
        <w:rPr>
          <w:rFonts w:hint="eastAsia"/>
          <w:b/>
          <w:sz w:val="28"/>
          <w:szCs w:val="28"/>
        </w:rPr>
        <w:t>、</w:t>
      </w:r>
      <w:r w:rsidR="0001624E">
        <w:rPr>
          <w:rFonts w:hint="eastAsia"/>
          <w:b/>
          <w:sz w:val="28"/>
          <w:szCs w:val="28"/>
        </w:rPr>
        <w:t>课题</w:t>
      </w:r>
      <w:r w:rsidR="00ED03E5" w:rsidRPr="00645284">
        <w:rPr>
          <w:rFonts w:hint="eastAsia"/>
          <w:b/>
          <w:sz w:val="28"/>
          <w:szCs w:val="28"/>
        </w:rPr>
        <w:t>结题</w:t>
      </w:r>
    </w:p>
    <w:p w:rsidR="001B1A6E" w:rsidRPr="00645284" w:rsidRDefault="0001624E" w:rsidP="0050742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课题</w:t>
      </w:r>
      <w:r w:rsidR="00507420" w:rsidRPr="00645284">
        <w:rPr>
          <w:rFonts w:hint="eastAsia"/>
          <w:sz w:val="28"/>
          <w:szCs w:val="28"/>
        </w:rPr>
        <w:t>研究原则上</w:t>
      </w:r>
      <w:r w:rsidR="00507420">
        <w:rPr>
          <w:rFonts w:hint="eastAsia"/>
          <w:sz w:val="28"/>
          <w:szCs w:val="28"/>
        </w:rPr>
        <w:t>不超过一年</w:t>
      </w:r>
      <w:r w:rsidR="00625C7A">
        <w:rPr>
          <w:rFonts w:hint="eastAsia"/>
          <w:sz w:val="28"/>
          <w:szCs w:val="28"/>
        </w:rPr>
        <w:t>，无法按期结题的，可申请延期</w:t>
      </w:r>
      <w:r w:rsidR="00507420">
        <w:rPr>
          <w:rFonts w:hint="eastAsia"/>
          <w:sz w:val="28"/>
          <w:szCs w:val="28"/>
        </w:rPr>
        <w:t>。</w:t>
      </w:r>
      <w:r w:rsidR="008B4EA4">
        <w:rPr>
          <w:rFonts w:hint="eastAsia"/>
          <w:sz w:val="28"/>
          <w:szCs w:val="28"/>
        </w:rPr>
        <w:t>若研究生临近毕业仍不能结题，将影响毕业资格审查。</w:t>
      </w:r>
    </w:p>
    <w:p w:rsidR="008B4EA4" w:rsidRDefault="0001624E" w:rsidP="008B4EA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课题</w:t>
      </w:r>
      <w:r w:rsidR="00507420">
        <w:rPr>
          <w:rFonts w:hint="eastAsia"/>
          <w:sz w:val="28"/>
          <w:szCs w:val="28"/>
        </w:rPr>
        <w:t>负责人应</w:t>
      </w:r>
      <w:r w:rsidR="00ED03E5" w:rsidRPr="00645284">
        <w:rPr>
          <w:rFonts w:hint="eastAsia"/>
          <w:sz w:val="28"/>
          <w:szCs w:val="28"/>
        </w:rPr>
        <w:t>在省级及以上期刊以独撰或第一作者身份公开发表一篇教科研论文。论文须注明“黄冈师范学院</w:t>
      </w:r>
      <w:r w:rsidR="00625C7A">
        <w:rPr>
          <w:rFonts w:hint="eastAsia"/>
          <w:sz w:val="28"/>
          <w:szCs w:val="28"/>
        </w:rPr>
        <w:t>XX</w:t>
      </w:r>
      <w:r w:rsidR="00625B4A">
        <w:rPr>
          <w:rFonts w:hint="eastAsia"/>
          <w:sz w:val="28"/>
          <w:szCs w:val="28"/>
        </w:rPr>
        <w:t>年研究生工作站</w:t>
      </w:r>
      <w:r>
        <w:rPr>
          <w:rFonts w:hint="eastAsia"/>
          <w:sz w:val="28"/>
          <w:szCs w:val="28"/>
        </w:rPr>
        <w:t>课题</w:t>
      </w:r>
      <w:r w:rsidR="00ED03E5" w:rsidRPr="00645284">
        <w:rPr>
          <w:rFonts w:hint="eastAsia"/>
          <w:sz w:val="28"/>
          <w:szCs w:val="28"/>
        </w:rPr>
        <w:t>的研究成果”。</w:t>
      </w:r>
      <w:r>
        <w:rPr>
          <w:rFonts w:hint="eastAsia"/>
          <w:sz w:val="28"/>
          <w:szCs w:val="28"/>
        </w:rPr>
        <w:t>课题</w:t>
      </w:r>
      <w:r w:rsidR="00ED03E5" w:rsidRPr="00645284">
        <w:rPr>
          <w:rFonts w:hint="eastAsia"/>
          <w:sz w:val="28"/>
          <w:szCs w:val="28"/>
        </w:rPr>
        <w:t>结题时，要求申请人提供公开发表的论文原件和复印件各一份，原件</w:t>
      </w:r>
      <w:r w:rsidR="00625C7A">
        <w:rPr>
          <w:rFonts w:hint="eastAsia"/>
          <w:sz w:val="28"/>
          <w:szCs w:val="28"/>
        </w:rPr>
        <w:t>由学院</w:t>
      </w:r>
      <w:r w:rsidR="00ED03E5" w:rsidRPr="00645284">
        <w:rPr>
          <w:rFonts w:hint="eastAsia"/>
          <w:sz w:val="28"/>
          <w:szCs w:val="28"/>
        </w:rPr>
        <w:t>审核后退还</w:t>
      </w:r>
      <w:r w:rsidR="00625C7A">
        <w:rPr>
          <w:rFonts w:hint="eastAsia"/>
          <w:sz w:val="28"/>
          <w:szCs w:val="28"/>
        </w:rPr>
        <w:t>，复印件审核人签字盖学院公章</w:t>
      </w:r>
      <w:r w:rsidR="00ED03E5" w:rsidRPr="00645284">
        <w:rPr>
          <w:rFonts w:hint="eastAsia"/>
          <w:sz w:val="28"/>
          <w:szCs w:val="28"/>
        </w:rPr>
        <w:t>。</w:t>
      </w:r>
    </w:p>
    <w:p w:rsidR="00645284" w:rsidRDefault="008B4EA4" w:rsidP="008B4EA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645284" w:rsidRPr="00645284">
        <w:rPr>
          <w:rFonts w:hint="eastAsia"/>
          <w:b/>
          <w:sz w:val="28"/>
          <w:szCs w:val="28"/>
        </w:rPr>
        <w:t>、工作要求</w:t>
      </w:r>
    </w:p>
    <w:p w:rsidR="00645284" w:rsidRDefault="009F2945" w:rsidP="0064528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645284" w:rsidRPr="00645284">
        <w:rPr>
          <w:rFonts w:hint="eastAsia"/>
          <w:sz w:val="28"/>
          <w:szCs w:val="28"/>
        </w:rPr>
        <w:t>各培养学院应高度重视，按照时间节点要求，做好</w:t>
      </w:r>
      <w:r w:rsidR="0001624E">
        <w:rPr>
          <w:rFonts w:hint="eastAsia"/>
          <w:sz w:val="28"/>
          <w:szCs w:val="28"/>
        </w:rPr>
        <w:t>课题</w:t>
      </w:r>
      <w:r>
        <w:rPr>
          <w:rFonts w:hint="eastAsia"/>
          <w:sz w:val="28"/>
          <w:szCs w:val="28"/>
        </w:rPr>
        <w:t>申报及排序推荐</w:t>
      </w:r>
      <w:r w:rsidR="00645284" w:rsidRPr="00645284">
        <w:rPr>
          <w:rFonts w:hint="eastAsia"/>
          <w:sz w:val="28"/>
          <w:szCs w:val="28"/>
        </w:rPr>
        <w:t>工作。</w:t>
      </w:r>
    </w:p>
    <w:p w:rsidR="008B4EA4" w:rsidRDefault="009F2945" w:rsidP="0064528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E2292A">
        <w:rPr>
          <w:rFonts w:hint="eastAsia"/>
          <w:sz w:val="28"/>
          <w:szCs w:val="28"/>
        </w:rPr>
        <w:t>各学院应该严格把关，每位导师只能</w:t>
      </w:r>
      <w:r w:rsidR="00E10CBA">
        <w:rPr>
          <w:rFonts w:hint="eastAsia"/>
          <w:sz w:val="28"/>
          <w:szCs w:val="28"/>
        </w:rPr>
        <w:t>推荐</w:t>
      </w:r>
      <w:r w:rsidR="00E10CBA">
        <w:rPr>
          <w:rFonts w:hint="eastAsia"/>
          <w:sz w:val="28"/>
          <w:szCs w:val="28"/>
        </w:rPr>
        <w:t>1</w:t>
      </w:r>
      <w:r w:rsidR="00E10CBA">
        <w:rPr>
          <w:rFonts w:hint="eastAsia"/>
          <w:sz w:val="28"/>
          <w:szCs w:val="28"/>
        </w:rPr>
        <w:t>个</w:t>
      </w:r>
      <w:r w:rsidR="0001624E">
        <w:rPr>
          <w:rFonts w:hint="eastAsia"/>
          <w:sz w:val="28"/>
          <w:szCs w:val="28"/>
        </w:rPr>
        <w:t>课题</w:t>
      </w:r>
      <w:r w:rsidR="00E2292A">
        <w:rPr>
          <w:rFonts w:hint="eastAsia"/>
          <w:sz w:val="28"/>
          <w:szCs w:val="28"/>
        </w:rPr>
        <w:t>；学</w:t>
      </w:r>
      <w:r>
        <w:rPr>
          <w:rFonts w:hint="eastAsia"/>
          <w:sz w:val="28"/>
          <w:szCs w:val="28"/>
        </w:rPr>
        <w:t>院向研究生处</w:t>
      </w:r>
      <w:r w:rsidR="00E2292A">
        <w:rPr>
          <w:rFonts w:hint="eastAsia"/>
          <w:sz w:val="28"/>
          <w:szCs w:val="28"/>
        </w:rPr>
        <w:t>推荐</w:t>
      </w:r>
      <w:r>
        <w:rPr>
          <w:rFonts w:hint="eastAsia"/>
          <w:sz w:val="28"/>
          <w:szCs w:val="28"/>
        </w:rPr>
        <w:t>的</w:t>
      </w:r>
      <w:r w:rsidR="0001624E">
        <w:rPr>
          <w:rFonts w:hint="eastAsia"/>
          <w:sz w:val="28"/>
          <w:szCs w:val="28"/>
        </w:rPr>
        <w:t>课题</w:t>
      </w:r>
      <w:r>
        <w:rPr>
          <w:rFonts w:hint="eastAsia"/>
          <w:sz w:val="28"/>
          <w:szCs w:val="28"/>
        </w:rPr>
        <w:t>数，</w:t>
      </w:r>
      <w:r w:rsidR="008B4EA4">
        <w:rPr>
          <w:rFonts w:hint="eastAsia"/>
          <w:sz w:val="28"/>
          <w:szCs w:val="28"/>
        </w:rPr>
        <w:t>原则上</w:t>
      </w:r>
      <w:r>
        <w:rPr>
          <w:rFonts w:hint="eastAsia"/>
          <w:sz w:val="28"/>
          <w:szCs w:val="28"/>
        </w:rPr>
        <w:t>不超过</w:t>
      </w:r>
      <w:r w:rsidR="008B4EA4">
        <w:rPr>
          <w:rFonts w:hint="eastAsia"/>
          <w:sz w:val="28"/>
          <w:szCs w:val="28"/>
        </w:rPr>
        <w:t>202</w:t>
      </w:r>
      <w:r w:rsidR="00625C7A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级人数的</w:t>
      </w:r>
      <w:r w:rsidR="00625C7A" w:rsidRPr="00625C7A">
        <w:rPr>
          <w:rFonts w:hint="eastAsia"/>
          <w:color w:val="FF0000"/>
          <w:sz w:val="28"/>
          <w:szCs w:val="28"/>
        </w:rPr>
        <w:t>20</w:t>
      </w:r>
      <w:r w:rsidRPr="00625C7A">
        <w:rPr>
          <w:rFonts w:hint="eastAsia"/>
          <w:color w:val="FF0000"/>
          <w:sz w:val="28"/>
          <w:szCs w:val="28"/>
        </w:rPr>
        <w:t>%</w:t>
      </w:r>
      <w:r w:rsidR="00E2292A" w:rsidRPr="00625C7A">
        <w:rPr>
          <w:rFonts w:hint="eastAsia"/>
          <w:color w:val="FF0000"/>
          <w:sz w:val="28"/>
          <w:szCs w:val="28"/>
        </w:rPr>
        <w:t>，</w:t>
      </w:r>
      <w:r w:rsidR="00E2292A">
        <w:rPr>
          <w:rFonts w:hint="eastAsia"/>
          <w:sz w:val="28"/>
          <w:szCs w:val="28"/>
        </w:rPr>
        <w:t>且不能推荐重复的</w:t>
      </w:r>
      <w:r w:rsidR="0001624E">
        <w:rPr>
          <w:rFonts w:hint="eastAsia"/>
          <w:sz w:val="28"/>
          <w:szCs w:val="28"/>
        </w:rPr>
        <w:t>课题</w:t>
      </w:r>
      <w:r w:rsidR="00E2292A">
        <w:rPr>
          <w:rFonts w:hint="eastAsia"/>
          <w:sz w:val="28"/>
          <w:szCs w:val="28"/>
        </w:rPr>
        <w:t>。</w:t>
      </w:r>
    </w:p>
    <w:p w:rsidR="008A73D3" w:rsidRDefault="008A73D3" w:rsidP="0064528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E6AE5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8B4EA4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日前，学院将初评推荐</w:t>
      </w:r>
      <w:r w:rsidR="0001624E">
        <w:rPr>
          <w:rFonts w:hint="eastAsia"/>
          <w:sz w:val="28"/>
          <w:szCs w:val="28"/>
        </w:rPr>
        <w:t>课题</w:t>
      </w:r>
      <w:r>
        <w:rPr>
          <w:rFonts w:hint="eastAsia"/>
          <w:sz w:val="28"/>
          <w:szCs w:val="28"/>
        </w:rPr>
        <w:t>材料报研究生处。</w:t>
      </w:r>
    </w:p>
    <w:p w:rsidR="00ED03E5" w:rsidRPr="00645284" w:rsidRDefault="00645284" w:rsidP="00645284">
      <w:pPr>
        <w:ind w:firstLineChars="200" w:firstLine="560"/>
        <w:rPr>
          <w:sz w:val="28"/>
          <w:szCs w:val="28"/>
        </w:rPr>
      </w:pPr>
      <w:r w:rsidRPr="00645284">
        <w:rPr>
          <w:rFonts w:hint="eastAsia"/>
          <w:sz w:val="28"/>
          <w:szCs w:val="28"/>
        </w:rPr>
        <w:t>联系人：张娟</w:t>
      </w:r>
      <w:r w:rsidR="00ED03E5" w:rsidRPr="00645284">
        <w:rPr>
          <w:rFonts w:hint="eastAsia"/>
          <w:sz w:val="28"/>
          <w:szCs w:val="28"/>
        </w:rPr>
        <w:t>，电话：</w:t>
      </w:r>
      <w:r w:rsidR="00ED03E5" w:rsidRPr="00645284">
        <w:rPr>
          <w:rFonts w:hint="eastAsia"/>
          <w:sz w:val="28"/>
          <w:szCs w:val="28"/>
        </w:rPr>
        <w:t>0713-8833</w:t>
      </w:r>
      <w:r w:rsidRPr="00645284">
        <w:rPr>
          <w:rFonts w:hint="eastAsia"/>
          <w:sz w:val="28"/>
          <w:szCs w:val="28"/>
        </w:rPr>
        <w:t>986</w:t>
      </w:r>
      <w:r w:rsidR="00ED03E5" w:rsidRPr="00645284">
        <w:rPr>
          <w:rFonts w:hint="eastAsia"/>
          <w:sz w:val="28"/>
          <w:szCs w:val="28"/>
        </w:rPr>
        <w:t>。</w:t>
      </w:r>
    </w:p>
    <w:p w:rsidR="00ED03E5" w:rsidRDefault="00ED03E5" w:rsidP="00ED03E5">
      <w:pPr>
        <w:spacing w:line="500" w:lineRule="exact"/>
        <w:ind w:firstLineChars="200" w:firstLine="560"/>
        <w:rPr>
          <w:rFonts w:ascii="SimSun" w:eastAsia="SimSun" w:hAnsi="SimSun" w:cs="SimSun"/>
          <w:sz w:val="28"/>
          <w:szCs w:val="28"/>
        </w:rPr>
      </w:pPr>
    </w:p>
    <w:p w:rsidR="00ED03E5" w:rsidRDefault="00ED03E5" w:rsidP="00ED03E5">
      <w:pPr>
        <w:spacing w:line="500" w:lineRule="exact"/>
        <w:ind w:firstLineChars="200" w:firstLine="560"/>
        <w:rPr>
          <w:rFonts w:ascii="SimSun" w:eastAsia="SimSun" w:hAnsi="SimSun" w:cs="SimSun"/>
          <w:sz w:val="28"/>
          <w:szCs w:val="28"/>
        </w:rPr>
      </w:pPr>
      <w:r>
        <w:rPr>
          <w:rFonts w:ascii="SimSun" w:eastAsia="SimSun" w:hAnsi="SimSun" w:cs="SimSun" w:hint="eastAsia"/>
          <w:sz w:val="28"/>
          <w:szCs w:val="28"/>
        </w:rPr>
        <w:t>附件：</w:t>
      </w:r>
      <w:r w:rsidR="00645284">
        <w:rPr>
          <w:rFonts w:ascii="SimSun" w:eastAsia="SimSun" w:hAnsi="SimSun" w:cs="SimSun" w:hint="eastAsia"/>
          <w:sz w:val="28"/>
          <w:szCs w:val="28"/>
        </w:rPr>
        <w:t>黄冈师范学院研究生工作站</w:t>
      </w:r>
      <w:r w:rsidR="0001624E">
        <w:rPr>
          <w:rFonts w:ascii="SimSun" w:eastAsia="SimSun" w:hAnsi="SimSun" w:cs="SimSun" w:hint="eastAsia"/>
          <w:sz w:val="28"/>
          <w:szCs w:val="28"/>
        </w:rPr>
        <w:t>课题</w:t>
      </w:r>
      <w:r>
        <w:rPr>
          <w:rFonts w:ascii="SimSun" w:eastAsia="SimSun" w:hAnsi="SimSun" w:cs="SimSun" w:hint="eastAsia"/>
          <w:sz w:val="28"/>
          <w:szCs w:val="28"/>
        </w:rPr>
        <w:t>申报表</w:t>
      </w:r>
    </w:p>
    <w:p w:rsidR="00ED03E5" w:rsidRDefault="006F0DAA" w:rsidP="00ED03E5">
      <w:pPr>
        <w:spacing w:line="500" w:lineRule="exact"/>
        <w:ind w:firstLineChars="200" w:firstLine="560"/>
        <w:rPr>
          <w:rFonts w:ascii="SimSun" w:eastAsia="SimSun" w:hAnsi="SimSun" w:cs="SimSun"/>
          <w:sz w:val="28"/>
          <w:szCs w:val="28"/>
        </w:rPr>
      </w:pPr>
      <w:r>
        <w:rPr>
          <w:rFonts w:ascii="SimSun" w:eastAsia="SimSun" w:hAnsi="SimSun" w:cs="SimSun" w:hint="eastAsia"/>
          <w:sz w:val="28"/>
          <w:szCs w:val="28"/>
        </w:rPr>
        <w:t xml:space="preserve">       </w:t>
      </w:r>
      <w:r w:rsidR="008E6AE5" w:rsidRPr="006F0DAA">
        <w:rPr>
          <w:rFonts w:ascii="SimSun" w:eastAsia="SimSun" w:hAnsi="SimSun" w:cs="SimSun" w:hint="eastAsia"/>
          <w:sz w:val="28"/>
          <w:szCs w:val="28"/>
        </w:rPr>
        <w:t>202</w:t>
      </w:r>
      <w:r w:rsidR="00625C7A">
        <w:rPr>
          <w:rFonts w:ascii="SimSun" w:hAnsi="SimSun" w:cs="SimSun" w:hint="eastAsia"/>
          <w:sz w:val="28"/>
          <w:szCs w:val="28"/>
        </w:rPr>
        <w:t>3</w:t>
      </w:r>
      <w:r w:rsidRPr="006F0DAA">
        <w:rPr>
          <w:rFonts w:ascii="SimSun" w:eastAsia="SimSun" w:hAnsi="SimSun" w:cs="SimSun" w:hint="eastAsia"/>
          <w:sz w:val="28"/>
          <w:szCs w:val="28"/>
        </w:rPr>
        <w:t>年研究生工作站</w:t>
      </w:r>
      <w:r w:rsidR="0001624E">
        <w:rPr>
          <w:rFonts w:ascii="SimSun" w:eastAsia="SimSun" w:hAnsi="SimSun" w:cs="SimSun" w:hint="eastAsia"/>
          <w:sz w:val="28"/>
          <w:szCs w:val="28"/>
        </w:rPr>
        <w:t>课题</w:t>
      </w:r>
      <w:r w:rsidRPr="006F0DAA">
        <w:rPr>
          <w:rFonts w:ascii="SimSun" w:eastAsia="SimSun" w:hAnsi="SimSun" w:cs="SimSun" w:hint="eastAsia"/>
          <w:sz w:val="28"/>
          <w:szCs w:val="28"/>
        </w:rPr>
        <w:t>申报</w:t>
      </w:r>
      <w:r w:rsidR="00E2292A">
        <w:rPr>
          <w:rFonts w:ascii="SimSun" w:eastAsia="SimSun" w:hAnsi="SimSun" w:cs="SimSun" w:hint="eastAsia"/>
          <w:sz w:val="28"/>
          <w:szCs w:val="28"/>
        </w:rPr>
        <w:t>排序</w:t>
      </w:r>
      <w:r w:rsidRPr="006F0DAA">
        <w:rPr>
          <w:rFonts w:ascii="SimSun" w:eastAsia="SimSun" w:hAnsi="SimSun" w:cs="SimSun" w:hint="eastAsia"/>
          <w:sz w:val="28"/>
          <w:szCs w:val="28"/>
        </w:rPr>
        <w:t>表</w:t>
      </w:r>
    </w:p>
    <w:p w:rsidR="000A21D6" w:rsidRDefault="000A21D6" w:rsidP="00412C65">
      <w:pPr>
        <w:rPr>
          <w:rFonts w:ascii="Calibri" w:eastAsia="SimSun" w:hAnsi="Calibri" w:cs="Times New Roman"/>
        </w:rPr>
      </w:pPr>
    </w:p>
    <w:sectPr w:rsidR="000A21D6" w:rsidSect="00C34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A5A" w:rsidRDefault="00340A5A" w:rsidP="005F4A3C">
      <w:r>
        <w:separator/>
      </w:r>
    </w:p>
  </w:endnote>
  <w:endnote w:type="continuationSeparator" w:id="0">
    <w:p w:rsidR="00340A5A" w:rsidRDefault="00340A5A" w:rsidP="005F4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A5A" w:rsidRDefault="00340A5A" w:rsidP="005F4A3C">
      <w:r>
        <w:separator/>
      </w:r>
    </w:p>
  </w:footnote>
  <w:footnote w:type="continuationSeparator" w:id="0">
    <w:p w:rsidR="00340A5A" w:rsidRDefault="00340A5A" w:rsidP="005F4A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21D6"/>
    <w:rsid w:val="0001624E"/>
    <w:rsid w:val="00073C69"/>
    <w:rsid w:val="000A21D6"/>
    <w:rsid w:val="000A7203"/>
    <w:rsid w:val="000C652F"/>
    <w:rsid w:val="000D10F0"/>
    <w:rsid w:val="0014204D"/>
    <w:rsid w:val="001B1A6E"/>
    <w:rsid w:val="0020499D"/>
    <w:rsid w:val="002333AB"/>
    <w:rsid w:val="00340A5A"/>
    <w:rsid w:val="00377C77"/>
    <w:rsid w:val="00392091"/>
    <w:rsid w:val="003E60C9"/>
    <w:rsid w:val="00412C65"/>
    <w:rsid w:val="00477A47"/>
    <w:rsid w:val="00486FD8"/>
    <w:rsid w:val="00492BB0"/>
    <w:rsid w:val="0049619A"/>
    <w:rsid w:val="004C7B05"/>
    <w:rsid w:val="00507420"/>
    <w:rsid w:val="0052715C"/>
    <w:rsid w:val="005617FF"/>
    <w:rsid w:val="005B65FE"/>
    <w:rsid w:val="005D2A26"/>
    <w:rsid w:val="005E7A3F"/>
    <w:rsid w:val="005F4A3C"/>
    <w:rsid w:val="00625B4A"/>
    <w:rsid w:val="00625C7A"/>
    <w:rsid w:val="00645284"/>
    <w:rsid w:val="00676FA7"/>
    <w:rsid w:val="00692F1D"/>
    <w:rsid w:val="006953A7"/>
    <w:rsid w:val="006A5AF1"/>
    <w:rsid w:val="006C34AF"/>
    <w:rsid w:val="006F091A"/>
    <w:rsid w:val="006F0DAA"/>
    <w:rsid w:val="0078359E"/>
    <w:rsid w:val="007A1DE4"/>
    <w:rsid w:val="00865240"/>
    <w:rsid w:val="00884C65"/>
    <w:rsid w:val="008A73D3"/>
    <w:rsid w:val="008B4EA4"/>
    <w:rsid w:val="008D5D50"/>
    <w:rsid w:val="008E6AE5"/>
    <w:rsid w:val="00980576"/>
    <w:rsid w:val="00983952"/>
    <w:rsid w:val="009A1D98"/>
    <w:rsid w:val="009D739E"/>
    <w:rsid w:val="009F2945"/>
    <w:rsid w:val="00A747FB"/>
    <w:rsid w:val="00AD1004"/>
    <w:rsid w:val="00B406DF"/>
    <w:rsid w:val="00B6701A"/>
    <w:rsid w:val="00B82862"/>
    <w:rsid w:val="00BE1AD6"/>
    <w:rsid w:val="00C34609"/>
    <w:rsid w:val="00CB2BD6"/>
    <w:rsid w:val="00CC4BDC"/>
    <w:rsid w:val="00D01265"/>
    <w:rsid w:val="00DB6971"/>
    <w:rsid w:val="00E10CBA"/>
    <w:rsid w:val="00E2292A"/>
    <w:rsid w:val="00E47781"/>
    <w:rsid w:val="00E64E6F"/>
    <w:rsid w:val="00E76B03"/>
    <w:rsid w:val="00E94321"/>
    <w:rsid w:val="00ED03E5"/>
    <w:rsid w:val="00F2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4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4A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4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4A3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83952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4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4A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4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4A3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83952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2019-06-05T01:17:00Z</cp:lastPrinted>
  <dcterms:created xsi:type="dcterms:W3CDTF">2021-03-03T14:52:00Z</dcterms:created>
  <dcterms:modified xsi:type="dcterms:W3CDTF">2023-03-03T06:59:00Z</dcterms:modified>
</cp:coreProperties>
</file>